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FC95" w14:textId="0BDBD189" w:rsidR="198ED366" w:rsidRPr="00BF2FD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BF2FD5">
        <w:rPr>
          <w:rFonts w:ascii="Tahoma" w:hAnsi="Tahoma"/>
          <w:b/>
          <w:color w:val="000000" w:themeColor="text1"/>
          <w:sz w:val="22"/>
          <w:highlight w:val="yellow"/>
        </w:rPr>
        <w:t>POST 1 - Viajero(a) curioso(a)</w:t>
      </w:r>
    </w:p>
    <w:p w14:paraId="41AD460B" w14:textId="1812E2CF" w:rsidR="198ED366" w:rsidRPr="00BF2FD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¿</w:t>
      </w:r>
      <w:del w:id="0" w:author="Wert Castro, Elsa" w:date="2025-04-28T12:00:00Z" w16du:dateUtc="2025-04-28T10:00:00Z">
        <w:r w:rsidRPr="00BF2FD5" w:rsidDel="00B56F45">
          <w:rPr>
            <w:rFonts w:ascii="Tahoma" w:hAnsi="Tahoma"/>
            <w:color w:val="000000" w:themeColor="text1"/>
            <w:sz w:val="22"/>
          </w:rPr>
          <w:delText xml:space="preserve">Se </w:delText>
        </w:r>
      </w:del>
      <w:ins w:id="1" w:author="Wert Castro, Elsa" w:date="2025-04-28T12:00:00Z" w16du:dateUtc="2025-04-28T10:00:00Z">
        <w:r w:rsidR="00B56F45">
          <w:rPr>
            <w:rFonts w:ascii="Tahoma" w:hAnsi="Tahoma"/>
            <w:color w:val="000000" w:themeColor="text1"/>
            <w:sz w:val="22"/>
          </w:rPr>
          <w:t>Te</w:t>
        </w:r>
        <w:r w:rsidR="00B56F45" w:rsidRPr="00BF2FD5">
          <w:rPr>
            <w:rFonts w:ascii="Tahoma" w:hAnsi="Tahoma"/>
            <w:color w:val="000000" w:themeColor="text1"/>
            <w:sz w:val="22"/>
          </w:rPr>
          <w:t xml:space="preserve"> </w:t>
        </w:r>
      </w:ins>
      <w:r w:rsidRPr="00BF2FD5">
        <w:rPr>
          <w:rFonts w:ascii="Tahoma" w:hAnsi="Tahoma"/>
          <w:color w:val="000000" w:themeColor="text1"/>
          <w:sz w:val="22"/>
        </w:rPr>
        <w:t>va</w:t>
      </w:r>
      <w:ins w:id="2" w:author="Wert Castro, Elsa" w:date="2025-04-28T12:00:00Z" w16du:dateUtc="2025-04-28T10:00:00Z">
        <w:r w:rsidR="00B56F45">
          <w:rPr>
            <w:rFonts w:ascii="Tahoma" w:hAnsi="Tahoma"/>
            <w:color w:val="000000" w:themeColor="text1"/>
            <w:sz w:val="22"/>
          </w:rPr>
          <w:t>s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de aventura a un país no perteneciente a la UE? 🌍 Antes de hacer las maletas, no olvide</w:t>
      </w:r>
      <w:ins w:id="3" w:author="Wert Castro, Elsa" w:date="2025-04-28T12:00:00Z" w16du:dateUtc="2025-04-28T10:00:00Z">
        <w:r w:rsidR="00B56F45">
          <w:rPr>
            <w:rFonts w:ascii="Tahoma" w:hAnsi="Tahoma"/>
            <w:color w:val="000000" w:themeColor="text1"/>
            <w:sz w:val="22"/>
          </w:rPr>
          <w:t>s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que algunos recuerdos pueden contener alguna que otra sorpresa: ¡plagas vegetales! 🦠</w:t>
      </w:r>
    </w:p>
    <w:p w14:paraId="6508CE36" w14:textId="3F46C66C" w:rsidR="198ED366" w:rsidRPr="00BF2FD5" w:rsidRDefault="00597778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ins w:id="4" w:author="Hernández Dato, Laura" w:date="2025-04-28T09:59:00Z" w16du:dateUtc="2025-04-28T07:59:00Z">
        <w:r>
          <w:rPr>
            <w:rFonts w:ascii="Tahoma" w:hAnsi="Tahoma"/>
            <w:color w:val="000000" w:themeColor="text1"/>
            <w:sz w:val="22"/>
          </w:rPr>
          <w:t>Haz fotos y deja solo tus huellas</w:t>
        </w:r>
      </w:ins>
      <w:del w:id="5" w:author="Hernández Dato, Laura" w:date="2025-04-28T09:59:00Z" w16du:dateUtc="2025-04-28T07:59:00Z">
        <w:r w:rsidR="198ED366" w:rsidRPr="00BF2FD5" w:rsidDel="00597778">
          <w:rPr>
            <w:rFonts w:ascii="Tahoma" w:hAnsi="Tahoma"/>
            <w:color w:val="000000" w:themeColor="text1"/>
            <w:sz w:val="22"/>
          </w:rPr>
          <w:delText>Tome solo fotos y deje solo huellas</w:delText>
        </w:r>
      </w:del>
      <w:r w:rsidR="198ED366" w:rsidRPr="00BF2FD5">
        <w:rPr>
          <w:rFonts w:ascii="Tahoma" w:hAnsi="Tahoma"/>
          <w:color w:val="000000" w:themeColor="text1"/>
          <w:sz w:val="22"/>
        </w:rPr>
        <w:t xml:space="preserve">. Antes de volar a casa, </w:t>
      </w:r>
      <w:del w:id="6" w:author="Hernández Dato, Laura" w:date="2025-04-28T09:59:00Z" w16du:dateUtc="2025-04-28T07:59:00Z">
        <w:r w:rsidR="198ED366" w:rsidRPr="00BF2FD5" w:rsidDel="00597778">
          <w:rPr>
            <w:rFonts w:ascii="Tahoma" w:hAnsi="Tahoma"/>
            <w:color w:val="000000" w:themeColor="text1"/>
            <w:sz w:val="22"/>
          </w:rPr>
          <w:delText xml:space="preserve">asegúrese </w:delText>
        </w:r>
      </w:del>
      <w:ins w:id="7" w:author="Hernández Dato, Laura" w:date="2025-04-28T09:59:00Z" w16du:dateUtc="2025-04-28T07:59:00Z">
        <w:r>
          <w:rPr>
            <w:rFonts w:ascii="Tahoma" w:hAnsi="Tahoma"/>
            <w:color w:val="000000" w:themeColor="text1"/>
            <w:sz w:val="22"/>
          </w:rPr>
          <w:t xml:space="preserve">asegúrate </w:t>
        </w:r>
      </w:ins>
      <w:r w:rsidR="198ED366" w:rsidRPr="00BF2FD5">
        <w:rPr>
          <w:rFonts w:ascii="Tahoma" w:hAnsi="Tahoma"/>
          <w:color w:val="000000" w:themeColor="text1"/>
          <w:sz w:val="22"/>
        </w:rPr>
        <w:t>de que no lleva</w:t>
      </w:r>
      <w:ins w:id="8" w:author="Hernández Dato, Laura" w:date="2025-04-28T10:00:00Z" w16du:dateUtc="2025-04-28T08:00:00Z">
        <w:r>
          <w:rPr>
            <w:rFonts w:ascii="Tahoma" w:hAnsi="Tahoma"/>
            <w:color w:val="000000" w:themeColor="text1"/>
            <w:sz w:val="22"/>
          </w:rPr>
          <w:t>s</w:t>
        </w:r>
      </w:ins>
      <w:r w:rsidR="198ED366" w:rsidRPr="00BF2FD5">
        <w:rPr>
          <w:rFonts w:ascii="Tahoma" w:hAnsi="Tahoma"/>
          <w:color w:val="000000" w:themeColor="text1"/>
          <w:sz w:val="22"/>
        </w:rPr>
        <w:t xml:space="preserve"> con</w:t>
      </w:r>
      <w:del w:id="9" w:author="Hernández Dato, Laura" w:date="2025-04-28T10:00:00Z" w16du:dateUtc="2025-04-28T08:00:00Z">
        <w:r w:rsidR="198ED366" w:rsidRPr="00BF2FD5" w:rsidDel="00597778">
          <w:rPr>
            <w:rFonts w:ascii="Tahoma" w:hAnsi="Tahoma"/>
            <w:color w:val="000000" w:themeColor="text1"/>
            <w:sz w:val="22"/>
          </w:rPr>
          <w:delText>s</w:delText>
        </w:r>
      </w:del>
      <w:ins w:id="10" w:author="Hernández Dato, Laura" w:date="2025-04-28T10:00:00Z" w16du:dateUtc="2025-04-28T08:00:00Z">
        <w:r>
          <w:rPr>
            <w:rFonts w:ascii="Tahoma" w:hAnsi="Tahoma"/>
            <w:color w:val="000000" w:themeColor="text1"/>
            <w:sz w:val="22"/>
          </w:rPr>
          <w:t>t</w:t>
        </w:r>
      </w:ins>
      <w:r w:rsidR="198ED366" w:rsidRPr="00BF2FD5">
        <w:rPr>
          <w:rFonts w:ascii="Tahoma" w:hAnsi="Tahoma"/>
          <w:color w:val="000000" w:themeColor="text1"/>
          <w:sz w:val="22"/>
        </w:rPr>
        <w:t>igo plantas, flores, semillas, frutas o verduras.</w:t>
      </w:r>
    </w:p>
    <w:p w14:paraId="09E34788" w14:textId="2FE2E864" w:rsidR="198ED366" w:rsidRPr="00BF2FD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Protejamos la salud de las plantas allá donde vayamos. ¡</w:t>
      </w:r>
      <w:del w:id="11" w:author="Wert Castro, Elsa" w:date="2025-04-28T12:01:00Z" w16du:dateUtc="2025-04-28T10:01:00Z">
        <w:r w:rsidRPr="00BF2FD5" w:rsidDel="00B56F45">
          <w:rPr>
            <w:rFonts w:ascii="Tahoma" w:hAnsi="Tahoma"/>
            <w:color w:val="000000" w:themeColor="text1"/>
            <w:sz w:val="22"/>
          </w:rPr>
          <w:delText xml:space="preserve">Ayúdenos </w:delText>
        </w:r>
      </w:del>
      <w:ins w:id="12" w:author="Wert Castro, Elsa" w:date="2025-04-28T12:01:00Z" w16du:dateUtc="2025-04-28T10:01:00Z">
        <w:r w:rsidR="00B56F45" w:rsidRPr="00BF2FD5">
          <w:rPr>
            <w:rFonts w:ascii="Tahoma" w:hAnsi="Tahoma"/>
            <w:color w:val="000000" w:themeColor="text1"/>
            <w:sz w:val="22"/>
          </w:rPr>
          <w:t>Ayúd</w:t>
        </w:r>
        <w:r w:rsidR="00B56F45">
          <w:rPr>
            <w:rFonts w:ascii="Tahoma" w:hAnsi="Tahoma"/>
            <w:color w:val="000000" w:themeColor="text1"/>
            <w:sz w:val="22"/>
          </w:rPr>
          <w:t>a</w:t>
        </w:r>
        <w:r w:rsidR="00B56F45" w:rsidRPr="00BF2FD5">
          <w:rPr>
            <w:rFonts w:ascii="Tahoma" w:hAnsi="Tahoma"/>
            <w:color w:val="000000" w:themeColor="text1"/>
            <w:sz w:val="22"/>
          </w:rPr>
          <w:t xml:space="preserve">nos </w:t>
        </w:r>
      </w:ins>
      <w:r w:rsidRPr="00BF2FD5">
        <w:rPr>
          <w:rFonts w:ascii="Tahoma" w:hAnsi="Tahoma"/>
          <w:color w:val="000000" w:themeColor="text1"/>
          <w:sz w:val="22"/>
        </w:rPr>
        <w:t>a compartir el mensaje y forme parte del movimiento #</w:t>
      </w:r>
      <w:r w:rsidRPr="00BF2FD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BF2FD5">
        <w:rPr>
          <w:rFonts w:ascii="Tahoma" w:hAnsi="Tahoma"/>
          <w:color w:val="000000" w:themeColor="text1"/>
          <w:sz w:val="22"/>
        </w:rPr>
        <w:t>!</w:t>
      </w:r>
    </w:p>
    <w:p w14:paraId="363A01D4" w14:textId="3B10EE0C" w:rsidR="4FF7F78E" w:rsidRPr="00597778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rPrChange w:id="13" w:author="Hernández Dato, Laura" w:date="2025-04-28T09:58:00Z" w16du:dateUtc="2025-04-28T07:58:00Z">
            <w:rPr>
              <w:rFonts w:ascii="Tahoma" w:eastAsia="Tahoma" w:hAnsi="Tahoma" w:cs="Tahoma"/>
              <w:color w:val="000000" w:themeColor="text1"/>
              <w:sz w:val="22"/>
              <w:szCs w:val="22"/>
              <w:lang w:val="en-US"/>
            </w:rPr>
          </w:rPrChange>
        </w:rPr>
      </w:pPr>
    </w:p>
    <w:p w14:paraId="2A38976F" w14:textId="3D592922" w:rsidR="198ED366" w:rsidRPr="00BF2FD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BF2FD5">
        <w:rPr>
          <w:rFonts w:ascii="Tahoma" w:hAnsi="Tahoma"/>
          <w:b/>
          <w:color w:val="000000" w:themeColor="text1"/>
          <w:sz w:val="22"/>
          <w:highlight w:val="yellow"/>
        </w:rPr>
        <w:t>POST 2 - Jardinero(a) aficionado(a)/agricultor(a) aficionado(a)</w:t>
      </w:r>
    </w:p>
    <w:p w14:paraId="06A3B09A" w14:textId="08DCFE3C" w:rsidR="198ED366" w:rsidRPr="00BF2FD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 xml:space="preserve">¿Alguna vez </w:t>
      </w:r>
      <w:del w:id="14" w:author="Hernández Dato, Laura" w:date="2025-04-28T10:00:00Z" w16du:dateUtc="2025-04-28T08:00:00Z">
        <w:r w:rsidRPr="00BF2FD5" w:rsidDel="00597778">
          <w:rPr>
            <w:rFonts w:ascii="Tahoma" w:hAnsi="Tahoma"/>
            <w:color w:val="000000" w:themeColor="text1"/>
            <w:sz w:val="22"/>
          </w:rPr>
          <w:delText>se</w:delText>
        </w:r>
      </w:del>
      <w:ins w:id="15" w:author="Hernández Dato, Laura" w:date="2025-04-28T10:00:00Z" w16du:dateUtc="2025-04-28T08:00:00Z">
        <w:r w:rsidR="00597778">
          <w:rPr>
            <w:rFonts w:ascii="Tahoma" w:hAnsi="Tahoma"/>
            <w:color w:val="000000" w:themeColor="text1"/>
            <w:sz w:val="22"/>
          </w:rPr>
          <w:t>te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ha</w:t>
      </w:r>
      <w:ins w:id="16" w:author="Hernández Dato, Laura" w:date="2025-04-28T10:00:00Z" w16du:dateUtc="2025-04-28T08:00:00Z">
        <w:r w:rsidR="00597778">
          <w:rPr>
            <w:rFonts w:ascii="Tahoma" w:hAnsi="Tahoma"/>
            <w:color w:val="000000" w:themeColor="text1"/>
            <w:sz w:val="22"/>
          </w:rPr>
          <w:t>s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preguntado cómo influye</w:t>
      </w:r>
      <w:del w:id="17" w:author="Hernández Dato, Laura" w:date="2025-04-28T10:00:00Z" w16du:dateUtc="2025-04-28T08:00:00Z">
        <w:r w:rsidRPr="00BF2FD5" w:rsidDel="00597778">
          <w:rPr>
            <w:rFonts w:ascii="Tahoma" w:hAnsi="Tahoma"/>
            <w:color w:val="000000" w:themeColor="text1"/>
            <w:sz w:val="22"/>
          </w:rPr>
          <w:delText>n</w:delText>
        </w:r>
      </w:del>
      <w:ins w:id="18" w:author="Hernández Dato, Laura" w:date="2025-04-28T10:00:00Z" w16du:dateUtc="2025-04-28T08:00:00Z">
        <w:r w:rsidR="00597778">
          <w:rPr>
            <w:rFonts w:ascii="Tahoma" w:hAnsi="Tahoma"/>
            <w:color w:val="000000" w:themeColor="text1"/>
            <w:sz w:val="22"/>
          </w:rPr>
          <w:t xml:space="preserve"> que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las plantas </w:t>
      </w:r>
      <w:ins w:id="19" w:author="Hernández Dato, Laura" w:date="2025-04-28T10:00:00Z" w16du:dateUtc="2025-04-28T08:00:00Z">
        <w:r w:rsidR="00597778">
          <w:rPr>
            <w:rFonts w:ascii="Tahoma" w:hAnsi="Tahoma"/>
            <w:color w:val="000000" w:themeColor="text1"/>
            <w:sz w:val="22"/>
          </w:rPr>
          <w:t>est</w:t>
        </w:r>
      </w:ins>
      <w:ins w:id="20" w:author="Hernández Dato, Laura" w:date="2025-04-28T10:01:00Z" w16du:dateUtc="2025-04-28T08:01:00Z">
        <w:r w:rsidR="00597778">
          <w:rPr>
            <w:rFonts w:ascii="Tahoma" w:hAnsi="Tahoma"/>
            <w:color w:val="000000" w:themeColor="text1"/>
            <w:sz w:val="22"/>
          </w:rPr>
          <w:t xml:space="preserve">én </w:t>
        </w:r>
      </w:ins>
      <w:r w:rsidRPr="00BF2FD5">
        <w:rPr>
          <w:rFonts w:ascii="Tahoma" w:hAnsi="Tahoma"/>
          <w:color w:val="000000" w:themeColor="text1"/>
          <w:sz w:val="22"/>
        </w:rPr>
        <w:t xml:space="preserve">sanas en nuestra vida cotidiana? Las plantas 🌿 no se limitan a embellecer nuestros jardines. También </w:t>
      </w:r>
    </w:p>
    <w:p w14:paraId="694FEE3E" w14:textId="7FCD337F" w:rsidR="198ED366" w:rsidRPr="00BF2FD5" w:rsidRDefault="198ED366" w:rsidP="4FF7F78E">
      <w:pPr>
        <w:pStyle w:val="Prrafode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enriquecen nuestra alimentación 🍅</w:t>
      </w:r>
    </w:p>
    <w:p w14:paraId="329B82E4" w14:textId="0C4A69A3" w:rsidR="198ED366" w:rsidRPr="00BF2FD5" w:rsidRDefault="198ED366" w:rsidP="4FF7F78E">
      <w:pPr>
        <w:pStyle w:val="Prrafode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sostienen la biodiversidad 🐝</w:t>
      </w:r>
    </w:p>
    <w:p w14:paraId="5E84C240" w14:textId="63B42E7C" w:rsidR="198ED366" w:rsidRPr="00BF2FD5" w:rsidRDefault="198ED366" w:rsidP="4FF7F78E">
      <w:pPr>
        <w:pStyle w:val="Prrafode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configuran la economía 💡</w:t>
      </w:r>
    </w:p>
    <w:p w14:paraId="055FF465" w14:textId="07917FA1" w:rsidR="198ED366" w:rsidRPr="00BF2FD5" w:rsidRDefault="198ED366" w:rsidP="4FF7F78E">
      <w:pPr>
        <w:pStyle w:val="Prrafode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garantizan un futuro sostenible 🌏</w:t>
      </w:r>
    </w:p>
    <w:p w14:paraId="0E8AD6DC" w14:textId="25281E2C" w:rsidR="198ED366" w:rsidRPr="00BF2FD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del w:id="21" w:author="Wert Castro, Elsa" w:date="2025-04-28T12:01:00Z" w16du:dateUtc="2025-04-28T10:01:00Z">
        <w:r w:rsidRPr="00BF2FD5" w:rsidDel="00B56F45">
          <w:rPr>
            <w:rFonts w:ascii="Tahoma" w:hAnsi="Tahoma"/>
            <w:color w:val="000000" w:themeColor="text1"/>
            <w:sz w:val="22"/>
          </w:rPr>
          <w:delText xml:space="preserve">Su </w:delText>
        </w:r>
      </w:del>
      <w:ins w:id="22" w:author="Wert Castro, Elsa" w:date="2025-04-28T12:01:00Z" w16du:dateUtc="2025-04-28T10:01:00Z">
        <w:r w:rsidR="00B56F45">
          <w:rPr>
            <w:rFonts w:ascii="Tahoma" w:hAnsi="Tahoma"/>
            <w:color w:val="000000" w:themeColor="text1"/>
            <w:sz w:val="22"/>
          </w:rPr>
          <w:t>T</w:t>
        </w:r>
        <w:r w:rsidR="00B56F45" w:rsidRPr="00BF2FD5">
          <w:rPr>
            <w:rFonts w:ascii="Tahoma" w:hAnsi="Tahoma"/>
            <w:color w:val="000000" w:themeColor="text1"/>
            <w:sz w:val="22"/>
          </w:rPr>
          <w:t xml:space="preserve">u </w:t>
        </w:r>
      </w:ins>
      <w:r w:rsidRPr="00BF2FD5">
        <w:rPr>
          <w:rFonts w:ascii="Tahoma" w:hAnsi="Tahoma"/>
          <w:color w:val="000000" w:themeColor="text1"/>
          <w:sz w:val="22"/>
        </w:rPr>
        <w:t>jardín es una pequeña pieza de un rompecabezas más grande. Compart</w:t>
      </w:r>
      <w:del w:id="23" w:author="Hernández Dato, Laura" w:date="2025-04-28T10:01:00Z" w16du:dateUtc="2025-04-28T08:01:00Z">
        <w:r w:rsidRPr="00BF2FD5" w:rsidDel="00597778">
          <w:rPr>
            <w:rFonts w:ascii="Tahoma" w:hAnsi="Tahoma"/>
            <w:color w:val="000000" w:themeColor="text1"/>
            <w:sz w:val="22"/>
          </w:rPr>
          <w:delText>a</w:delText>
        </w:r>
      </w:del>
      <w:ins w:id="24" w:author="Hernández Dato, Laura" w:date="2025-04-28T10:01:00Z" w16du:dateUtc="2025-04-28T08:01:00Z">
        <w:r w:rsidR="00597778">
          <w:rPr>
            <w:rFonts w:ascii="Tahoma" w:hAnsi="Tahoma"/>
            <w:color w:val="000000" w:themeColor="text1"/>
            <w:sz w:val="22"/>
          </w:rPr>
          <w:t>e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</w:t>
      </w:r>
      <w:ins w:id="25" w:author="Hernández Dato, Laura" w:date="2025-04-28T10:01:00Z" w16du:dateUtc="2025-04-28T08:01:00Z">
        <w:r w:rsidR="00597778">
          <w:rPr>
            <w:rFonts w:ascii="Tahoma" w:hAnsi="Tahoma"/>
            <w:color w:val="000000" w:themeColor="text1"/>
            <w:sz w:val="22"/>
          </w:rPr>
          <w:t>t</w:t>
        </w:r>
      </w:ins>
      <w:del w:id="26" w:author="Hernández Dato, Laura" w:date="2025-04-28T10:01:00Z" w16du:dateUtc="2025-04-28T08:01:00Z">
        <w:r w:rsidRPr="00BF2FD5" w:rsidDel="00597778">
          <w:rPr>
            <w:rFonts w:ascii="Tahoma" w:hAnsi="Tahoma"/>
            <w:color w:val="000000" w:themeColor="text1"/>
            <w:sz w:val="22"/>
          </w:rPr>
          <w:delText>s</w:delText>
        </w:r>
      </w:del>
      <w:r w:rsidRPr="00BF2FD5">
        <w:rPr>
          <w:rFonts w:ascii="Tahoma" w:hAnsi="Tahoma"/>
          <w:color w:val="000000" w:themeColor="text1"/>
          <w:sz w:val="22"/>
        </w:rPr>
        <w:t xml:space="preserve">us conocimientos y </w:t>
      </w:r>
      <w:del w:id="27" w:author="Wert Castro, Elsa" w:date="2025-04-28T12:02:00Z" w16du:dateUtc="2025-04-28T10:02:00Z">
        <w:r w:rsidRPr="00BF2FD5" w:rsidDel="00B56F45">
          <w:rPr>
            <w:rFonts w:ascii="Tahoma" w:hAnsi="Tahoma"/>
            <w:color w:val="000000" w:themeColor="text1"/>
            <w:sz w:val="22"/>
          </w:rPr>
          <w:delText>ún</w:delText>
        </w:r>
      </w:del>
      <w:del w:id="28" w:author="Wert Castro, Elsa" w:date="2025-04-28T12:01:00Z" w16du:dateUtc="2025-04-28T10:01:00Z">
        <w:r w:rsidRPr="00BF2FD5" w:rsidDel="00B56F45">
          <w:rPr>
            <w:rFonts w:ascii="Tahoma" w:hAnsi="Tahoma"/>
            <w:color w:val="000000" w:themeColor="text1"/>
            <w:sz w:val="22"/>
          </w:rPr>
          <w:delText>a</w:delText>
        </w:r>
      </w:del>
      <w:del w:id="29" w:author="Wert Castro, Elsa" w:date="2025-04-28T12:02:00Z" w16du:dateUtc="2025-04-28T10:02:00Z">
        <w:r w:rsidRPr="00BF2FD5" w:rsidDel="00B56F45">
          <w:rPr>
            <w:rFonts w:ascii="Tahoma" w:hAnsi="Tahoma"/>
            <w:color w:val="000000" w:themeColor="text1"/>
            <w:sz w:val="22"/>
          </w:rPr>
          <w:delText>s</w:delText>
        </w:r>
      </w:del>
      <w:ins w:id="30" w:author="Hernández Dato, Laura" w:date="2025-04-28T10:01:00Z" w16du:dateUtc="2025-04-28T08:01:00Z">
        <w:del w:id="31" w:author="Wert Castro, Elsa" w:date="2025-04-28T12:02:00Z" w16du:dateUtc="2025-04-28T10:02:00Z">
          <w:r w:rsidR="00597778" w:rsidDel="00B56F45">
            <w:rPr>
              <w:rFonts w:ascii="Tahoma" w:hAnsi="Tahoma"/>
              <w:color w:val="000000" w:themeColor="text1"/>
              <w:sz w:val="22"/>
            </w:rPr>
            <w:delText>t</w:delText>
          </w:r>
        </w:del>
      </w:ins>
      <w:del w:id="32" w:author="Wert Castro, Elsa" w:date="2025-04-28T12:02:00Z" w16du:dateUtc="2025-04-28T10:02:00Z">
        <w:r w:rsidRPr="00BF2FD5" w:rsidDel="00B56F45">
          <w:rPr>
            <w:rFonts w:ascii="Tahoma" w:hAnsi="Tahoma"/>
            <w:color w:val="000000" w:themeColor="text1"/>
            <w:sz w:val="22"/>
          </w:rPr>
          <w:delText>e</w:delText>
        </w:r>
      </w:del>
      <w:ins w:id="33" w:author="Wert Castro, Elsa" w:date="2025-04-28T12:02:00Z" w16du:dateUtc="2025-04-28T10:02:00Z">
        <w:r w:rsidR="00B56F45">
          <w:rPr>
            <w:rFonts w:ascii="Tahoma" w:hAnsi="Tahoma"/>
            <w:color w:val="000000" w:themeColor="text1"/>
            <w:sz w:val="22"/>
          </w:rPr>
          <w:t>únete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al movimiento #</w:t>
      </w:r>
      <w:r w:rsidRPr="00BF2FD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BF2FD5">
        <w:rPr>
          <w:rFonts w:ascii="Tahoma" w:hAnsi="Tahoma"/>
          <w:color w:val="000000" w:themeColor="text1"/>
          <w:sz w:val="22"/>
        </w:rPr>
        <w:t xml:space="preserve"> para inspirar a otros.</w:t>
      </w:r>
    </w:p>
    <w:p w14:paraId="2046E008" w14:textId="52F45A02" w:rsidR="4FF7F78E" w:rsidRPr="00597778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rPrChange w:id="34" w:author="Hernández Dato, Laura" w:date="2025-04-28T09:58:00Z" w16du:dateUtc="2025-04-28T07:58:00Z">
            <w:rPr>
              <w:rFonts w:ascii="Tahoma" w:eastAsia="Tahoma" w:hAnsi="Tahoma" w:cs="Tahoma"/>
              <w:color w:val="000000" w:themeColor="text1"/>
              <w:sz w:val="22"/>
              <w:szCs w:val="22"/>
              <w:lang w:val="en-US"/>
            </w:rPr>
          </w:rPrChange>
        </w:rPr>
      </w:pPr>
    </w:p>
    <w:p w14:paraId="3AC17B02" w14:textId="3293B596" w:rsidR="198ED366" w:rsidRPr="00BF2FD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BF2FD5">
        <w:rPr>
          <w:rFonts w:ascii="Tahoma" w:hAnsi="Tahoma"/>
          <w:b/>
          <w:color w:val="000000" w:themeColor="text1"/>
          <w:sz w:val="22"/>
          <w:highlight w:val="yellow"/>
        </w:rPr>
        <w:t>POST 3 -</w:t>
      </w:r>
      <w:del w:id="35" w:author="Hernández Dato, Laura" w:date="2025-04-28T10:01:00Z" w16du:dateUtc="2025-04-28T08:01:00Z">
        <w:r w:rsidRPr="00BF2FD5" w:rsidDel="00597778">
          <w:rPr>
            <w:rFonts w:ascii="Tahoma" w:hAnsi="Tahoma"/>
            <w:b/>
            <w:color w:val="000000" w:themeColor="text1"/>
            <w:sz w:val="22"/>
            <w:highlight w:val="yellow"/>
          </w:rPr>
          <w:delText xml:space="preserve">Progenitores </w:delText>
        </w:r>
      </w:del>
      <w:ins w:id="36" w:author="Hernández Dato, Laura" w:date="2025-04-28T10:01:00Z" w16du:dateUtc="2025-04-28T08:01:00Z">
        <w:r w:rsidR="00597778">
          <w:rPr>
            <w:rFonts w:ascii="Tahoma" w:hAnsi="Tahoma"/>
            <w:b/>
            <w:color w:val="000000" w:themeColor="text1"/>
            <w:sz w:val="22"/>
            <w:highlight w:val="yellow"/>
          </w:rPr>
          <w:t>Familias</w:t>
        </w:r>
        <w:r w:rsidR="00597778" w:rsidRPr="00BF2FD5">
          <w:rPr>
            <w:rFonts w:ascii="Tahoma" w:hAnsi="Tahoma"/>
            <w:b/>
            <w:color w:val="000000" w:themeColor="text1"/>
            <w:sz w:val="22"/>
            <w:highlight w:val="yellow"/>
          </w:rPr>
          <w:t xml:space="preserve"> </w:t>
        </w:r>
      </w:ins>
      <w:r w:rsidRPr="00BF2FD5">
        <w:rPr>
          <w:rFonts w:ascii="Tahoma" w:hAnsi="Tahoma"/>
          <w:b/>
          <w:color w:val="000000" w:themeColor="text1"/>
          <w:sz w:val="22"/>
          <w:highlight w:val="yellow"/>
        </w:rPr>
        <w:t>jóvenes con conciencia</w:t>
      </w:r>
      <w:r w:rsidRPr="00BF2FD5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17A955CB" w:rsidR="198ED366" w:rsidRPr="00BF2FD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 xml:space="preserve">¿Alguna vez </w:t>
      </w:r>
      <w:del w:id="37" w:author="Hernández Dato, Laura" w:date="2025-04-28T10:01:00Z" w16du:dateUtc="2025-04-28T08:01:00Z">
        <w:r w:rsidRPr="00BF2FD5" w:rsidDel="00597778">
          <w:rPr>
            <w:rFonts w:ascii="Tahoma" w:hAnsi="Tahoma"/>
            <w:color w:val="000000" w:themeColor="text1"/>
            <w:sz w:val="22"/>
          </w:rPr>
          <w:delText>ha</w:delText>
        </w:r>
      </w:del>
      <w:ins w:id="38" w:author="Hernández Dato, Laura" w:date="2025-04-28T10:01:00Z" w16du:dateUtc="2025-04-28T08:01:00Z">
        <w:r w:rsidR="00597778">
          <w:rPr>
            <w:rFonts w:ascii="Tahoma" w:hAnsi="Tahoma"/>
            <w:color w:val="000000" w:themeColor="text1"/>
            <w:sz w:val="22"/>
          </w:rPr>
          <w:t xml:space="preserve">habéis </w:t>
        </w:r>
      </w:ins>
      <w:del w:id="39" w:author="Hernández Dato, Laura" w:date="2025-04-28T10:01:00Z" w16du:dateUtc="2025-04-28T08:01:00Z">
        <w:r w:rsidRPr="00BF2FD5" w:rsidDel="00597778">
          <w:rPr>
            <w:rFonts w:ascii="Tahoma" w:hAnsi="Tahoma"/>
            <w:color w:val="000000" w:themeColor="text1"/>
            <w:sz w:val="22"/>
          </w:rPr>
          <w:delText xml:space="preserve"> </w:delText>
        </w:r>
      </w:del>
      <w:r w:rsidRPr="00BF2FD5">
        <w:rPr>
          <w:rFonts w:ascii="Tahoma" w:hAnsi="Tahoma"/>
          <w:color w:val="000000" w:themeColor="text1"/>
          <w:sz w:val="22"/>
        </w:rPr>
        <w:t xml:space="preserve">pensado </w:t>
      </w:r>
      <w:del w:id="40" w:author="Hernández Dato, Laura" w:date="2025-04-28T10:02:00Z" w16du:dateUtc="2025-04-28T08:02:00Z">
        <w:r w:rsidRPr="00BF2FD5" w:rsidDel="00597778">
          <w:rPr>
            <w:rFonts w:ascii="Tahoma" w:hAnsi="Tahoma"/>
            <w:color w:val="000000" w:themeColor="text1"/>
            <w:sz w:val="22"/>
          </w:rPr>
          <w:delText xml:space="preserve">en </w:delText>
        </w:r>
      </w:del>
      <w:r w:rsidRPr="00BF2FD5">
        <w:rPr>
          <w:rFonts w:ascii="Tahoma" w:hAnsi="Tahoma"/>
          <w:color w:val="000000" w:themeColor="text1"/>
          <w:sz w:val="22"/>
        </w:rPr>
        <w:t xml:space="preserve">cómo las plantas contribuyen al bienestar de </w:t>
      </w:r>
      <w:del w:id="41" w:author="Hernández Dato, Laura" w:date="2025-04-28T10:02:00Z" w16du:dateUtc="2025-04-28T08:02:00Z">
        <w:r w:rsidRPr="00BF2FD5" w:rsidDel="00597778">
          <w:rPr>
            <w:rFonts w:ascii="Tahoma" w:hAnsi="Tahoma"/>
            <w:color w:val="000000" w:themeColor="text1"/>
            <w:sz w:val="22"/>
          </w:rPr>
          <w:delText xml:space="preserve">sus </w:delText>
        </w:r>
      </w:del>
      <w:ins w:id="42" w:author="Hernández Dato, Laura" w:date="2025-04-28T10:02:00Z" w16du:dateUtc="2025-04-28T08:02:00Z">
        <w:r w:rsidR="00597778">
          <w:rPr>
            <w:rFonts w:ascii="Tahoma" w:hAnsi="Tahoma"/>
            <w:color w:val="000000" w:themeColor="text1"/>
            <w:sz w:val="22"/>
          </w:rPr>
          <w:t>vuestros</w:t>
        </w:r>
        <w:r w:rsidR="00597778" w:rsidRPr="00BF2FD5">
          <w:rPr>
            <w:rFonts w:ascii="Tahoma" w:hAnsi="Tahoma"/>
            <w:color w:val="000000" w:themeColor="text1"/>
            <w:sz w:val="22"/>
          </w:rPr>
          <w:t xml:space="preserve"> </w:t>
        </w:r>
      </w:ins>
      <w:r w:rsidRPr="00BF2FD5">
        <w:rPr>
          <w:rFonts w:ascii="Tahoma" w:hAnsi="Tahoma"/>
          <w:color w:val="000000" w:themeColor="text1"/>
          <w:sz w:val="22"/>
        </w:rPr>
        <w:t>hijos</w:t>
      </w:r>
      <w:ins w:id="43" w:author="Wert Castro, Elsa" w:date="2025-04-28T12:01:00Z" w16du:dateUtc="2025-04-28T10:01:00Z">
        <w:r w:rsidR="00B56F45">
          <w:rPr>
            <w:rFonts w:ascii="Tahoma" w:hAnsi="Tahoma"/>
            <w:color w:val="000000" w:themeColor="text1"/>
            <w:sz w:val="22"/>
          </w:rPr>
          <w:t>/as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en </w:t>
      </w:r>
      <w:del w:id="44" w:author="Hernández Dato, Laura" w:date="2025-04-28T10:02:00Z" w16du:dateUtc="2025-04-28T08:02:00Z">
        <w:r w:rsidRPr="00BF2FD5" w:rsidDel="00597778">
          <w:rPr>
            <w:rFonts w:ascii="Tahoma" w:hAnsi="Tahoma"/>
            <w:color w:val="000000" w:themeColor="text1"/>
            <w:sz w:val="22"/>
          </w:rPr>
          <w:delText>la</w:delText>
        </w:r>
      </w:del>
      <w:ins w:id="45" w:author="Hernández Dato, Laura" w:date="2025-04-28T10:02:00Z" w16du:dateUtc="2025-04-28T08:02:00Z">
        <w:r w:rsidR="00597778">
          <w:rPr>
            <w:rFonts w:ascii="Tahoma" w:hAnsi="Tahoma"/>
            <w:color w:val="000000" w:themeColor="text1"/>
            <w:sz w:val="22"/>
          </w:rPr>
          <w:t>su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vida cotidiana? La salud de las plantas 🌱 es esencial para que consuman alimentos nutritivos y respiren aire limpio. 🥦🌬️</w:t>
      </w:r>
    </w:p>
    <w:p w14:paraId="538EEA02" w14:textId="532F2A21" w:rsidR="198ED366" w:rsidRPr="00BF2FD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Ún</w:t>
      </w:r>
      <w:del w:id="46" w:author="Hernández Dato, Laura" w:date="2025-04-28T10:02:00Z" w16du:dateUtc="2025-04-28T08:02:00Z">
        <w:r w:rsidRPr="00BF2FD5" w:rsidDel="00597778">
          <w:rPr>
            <w:rFonts w:ascii="Tahoma" w:hAnsi="Tahoma"/>
            <w:color w:val="000000" w:themeColor="text1"/>
            <w:sz w:val="22"/>
          </w:rPr>
          <w:delText>as</w:delText>
        </w:r>
      </w:del>
      <w:ins w:id="47" w:author="Hernández Dato, Laura" w:date="2025-04-28T10:02:00Z" w16du:dateUtc="2025-04-28T08:02:00Z">
        <w:r w:rsidR="00597778">
          <w:rPr>
            <w:rFonts w:ascii="Tahoma" w:hAnsi="Tahoma"/>
            <w:color w:val="000000" w:themeColor="text1"/>
            <w:sz w:val="22"/>
          </w:rPr>
          <w:t>et</w:t>
        </w:r>
      </w:ins>
      <w:r w:rsidRPr="00BF2FD5">
        <w:rPr>
          <w:rFonts w:ascii="Tahoma" w:hAnsi="Tahoma"/>
          <w:color w:val="000000" w:themeColor="text1"/>
          <w:sz w:val="22"/>
        </w:rPr>
        <w:t>e al movimiento #</w:t>
      </w:r>
      <w:r w:rsidRPr="00BF2FD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BF2FD5">
        <w:rPr>
          <w:rFonts w:ascii="Tahoma" w:hAnsi="Tahoma"/>
          <w:color w:val="000000" w:themeColor="text1"/>
          <w:sz w:val="22"/>
        </w:rPr>
        <w:t xml:space="preserve"> y explor</w:t>
      </w:r>
      <w:del w:id="48" w:author="Hernández Dato, Laura" w:date="2025-04-28T10:02:00Z" w16du:dateUtc="2025-04-28T08:02:00Z">
        <w:r w:rsidRPr="00BF2FD5" w:rsidDel="00597778">
          <w:rPr>
            <w:rFonts w:ascii="Tahoma" w:hAnsi="Tahoma"/>
            <w:color w:val="000000" w:themeColor="text1"/>
            <w:sz w:val="22"/>
          </w:rPr>
          <w:delText>e</w:delText>
        </w:r>
      </w:del>
      <w:ins w:id="49" w:author="Hernández Dato, Laura" w:date="2025-04-28T10:02:00Z" w16du:dateUtc="2025-04-28T08:02:00Z">
        <w:r w:rsidR="00597778">
          <w:rPr>
            <w:rFonts w:ascii="Tahoma" w:hAnsi="Tahoma"/>
            <w:color w:val="000000" w:themeColor="text1"/>
            <w:sz w:val="22"/>
          </w:rPr>
          <w:t>a</w:t>
        </w:r>
      </w:ins>
      <w:r w:rsidRPr="00BF2FD5">
        <w:rPr>
          <w:rFonts w:ascii="Tahoma" w:hAnsi="Tahoma"/>
          <w:color w:val="000000" w:themeColor="text1"/>
          <w:sz w:val="22"/>
        </w:rPr>
        <w:t xml:space="preserve"> formas divertidas de ayudar a los niños y niñas a descubrir la importancia de preservar a nuestros amig</w:t>
      </w:r>
      <w:del w:id="50" w:author="Hernández Dato, Laura" w:date="2025-04-28T10:02:00Z" w16du:dateUtc="2025-04-28T08:02:00Z">
        <w:r w:rsidRPr="00BF2FD5" w:rsidDel="00597778">
          <w:rPr>
            <w:rFonts w:ascii="Tahoma" w:hAnsi="Tahoma"/>
            <w:color w:val="000000" w:themeColor="text1"/>
            <w:sz w:val="22"/>
          </w:rPr>
          <w:delText>o</w:delText>
        </w:r>
      </w:del>
      <w:ins w:id="51" w:author="Hernández Dato, Laura" w:date="2025-04-28T10:02:00Z" w16du:dateUtc="2025-04-28T08:02:00Z">
        <w:r w:rsidR="00597778">
          <w:rPr>
            <w:rFonts w:ascii="Tahoma" w:hAnsi="Tahoma"/>
            <w:color w:val="000000" w:themeColor="text1"/>
            <w:sz w:val="22"/>
          </w:rPr>
          <w:t>a</w:t>
        </w:r>
      </w:ins>
      <w:r w:rsidRPr="00BF2FD5">
        <w:rPr>
          <w:rFonts w:ascii="Tahoma" w:hAnsi="Tahoma"/>
          <w:color w:val="000000" w:themeColor="text1"/>
          <w:sz w:val="22"/>
        </w:rPr>
        <w:t>s</w:t>
      </w:r>
      <w:ins w:id="52" w:author="Hernández Dato, Laura" w:date="2025-04-28T10:02:00Z" w16du:dateUtc="2025-04-28T08:02:00Z">
        <w:r w:rsidR="00597778">
          <w:rPr>
            <w:rFonts w:ascii="Tahoma" w:hAnsi="Tahoma"/>
            <w:color w:val="000000" w:themeColor="text1"/>
            <w:sz w:val="22"/>
          </w:rPr>
          <w:t xml:space="preserve"> las plantas</w:t>
        </w:r>
      </w:ins>
      <w:del w:id="53" w:author="Hernández Dato, Laura" w:date="2025-04-28T10:02:00Z" w16du:dateUtc="2025-04-28T08:02:00Z">
        <w:r w:rsidRPr="00BF2FD5" w:rsidDel="00597778">
          <w:rPr>
            <w:rFonts w:ascii="Tahoma" w:hAnsi="Tahoma"/>
            <w:color w:val="000000" w:themeColor="text1"/>
            <w:sz w:val="22"/>
          </w:rPr>
          <w:delText xml:space="preserve"> verdes</w:delText>
        </w:r>
      </w:del>
      <w:r w:rsidRPr="00BF2FD5">
        <w:rPr>
          <w:rFonts w:ascii="Tahoma" w:hAnsi="Tahoma"/>
          <w:color w:val="000000" w:themeColor="text1"/>
          <w:sz w:val="22"/>
        </w:rPr>
        <w:t>.</w:t>
      </w:r>
    </w:p>
    <w:p w14:paraId="25F9B73E" w14:textId="7FAAC8D5" w:rsidR="198ED366" w:rsidRPr="00BF2FD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F2FD5">
        <w:rPr>
          <w:rFonts w:ascii="Tahoma" w:hAnsi="Tahoma"/>
          <w:color w:val="000000" w:themeColor="text1"/>
          <w:sz w:val="22"/>
        </w:rPr>
        <w:t>Juntos podemos cultivar un futuro más saludable para nuestras familias y nuestro medio ambiente. 💚</w:t>
      </w:r>
    </w:p>
    <w:p w14:paraId="2CA48C0F" w14:textId="262D5952" w:rsidR="4FF7F78E" w:rsidRPr="00BF2FD5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BF2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28D23" w14:textId="77777777" w:rsidR="00BF2FD5" w:rsidRPr="00BF2FD5" w:rsidRDefault="00BF2FD5" w:rsidP="00BF2FD5">
      <w:pPr>
        <w:spacing w:after="0" w:line="240" w:lineRule="auto"/>
      </w:pPr>
      <w:r w:rsidRPr="00BF2FD5">
        <w:separator/>
      </w:r>
    </w:p>
  </w:endnote>
  <w:endnote w:type="continuationSeparator" w:id="0">
    <w:p w14:paraId="6B547B79" w14:textId="77777777" w:rsidR="00BF2FD5" w:rsidRPr="00BF2FD5" w:rsidRDefault="00BF2FD5" w:rsidP="00BF2FD5">
      <w:pPr>
        <w:spacing w:after="0" w:line="240" w:lineRule="auto"/>
      </w:pPr>
      <w:r w:rsidRPr="00BF2FD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AF634" w14:textId="77777777" w:rsidR="00BF2FD5" w:rsidRPr="00BF2FD5" w:rsidRDefault="00BF2FD5" w:rsidP="00BF2FD5">
      <w:pPr>
        <w:spacing w:after="0" w:line="240" w:lineRule="auto"/>
      </w:pPr>
      <w:r w:rsidRPr="00BF2FD5">
        <w:separator/>
      </w:r>
    </w:p>
  </w:footnote>
  <w:footnote w:type="continuationSeparator" w:id="0">
    <w:p w14:paraId="3366F213" w14:textId="77777777" w:rsidR="00BF2FD5" w:rsidRPr="00BF2FD5" w:rsidRDefault="00BF2FD5" w:rsidP="00BF2FD5">
      <w:pPr>
        <w:spacing w:after="0" w:line="240" w:lineRule="auto"/>
      </w:pPr>
      <w:r w:rsidRPr="00BF2FD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F80C9EF4"/>
    <w:lvl w:ilvl="0" w:tplc="78A6F1A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23468F3E">
      <w:start w:val="1"/>
      <w:numFmt w:val="lowerLetter"/>
      <w:lvlText w:val="%2."/>
      <w:lvlJc w:val="left"/>
      <w:pPr>
        <w:ind w:left="1440" w:hanging="360"/>
      </w:pPr>
    </w:lvl>
    <w:lvl w:ilvl="2" w:tplc="A09C2216">
      <w:start w:val="1"/>
      <w:numFmt w:val="lowerRoman"/>
      <w:lvlText w:val="%3."/>
      <w:lvlJc w:val="right"/>
      <w:pPr>
        <w:ind w:left="2160" w:hanging="180"/>
      </w:pPr>
    </w:lvl>
    <w:lvl w:ilvl="3" w:tplc="18E8FD08">
      <w:start w:val="1"/>
      <w:numFmt w:val="decimal"/>
      <w:lvlText w:val="%4."/>
      <w:lvlJc w:val="left"/>
      <w:pPr>
        <w:ind w:left="2880" w:hanging="360"/>
      </w:pPr>
    </w:lvl>
    <w:lvl w:ilvl="4" w:tplc="BE402356">
      <w:start w:val="1"/>
      <w:numFmt w:val="lowerLetter"/>
      <w:lvlText w:val="%5."/>
      <w:lvlJc w:val="left"/>
      <w:pPr>
        <w:ind w:left="3600" w:hanging="360"/>
      </w:pPr>
    </w:lvl>
    <w:lvl w:ilvl="5" w:tplc="F87EA09C">
      <w:start w:val="1"/>
      <w:numFmt w:val="lowerRoman"/>
      <w:lvlText w:val="%6."/>
      <w:lvlJc w:val="right"/>
      <w:pPr>
        <w:ind w:left="4320" w:hanging="180"/>
      </w:pPr>
    </w:lvl>
    <w:lvl w:ilvl="6" w:tplc="1B6A0CF4">
      <w:start w:val="1"/>
      <w:numFmt w:val="decimal"/>
      <w:lvlText w:val="%7."/>
      <w:lvlJc w:val="left"/>
      <w:pPr>
        <w:ind w:left="5040" w:hanging="360"/>
      </w:pPr>
    </w:lvl>
    <w:lvl w:ilvl="7" w:tplc="3602379A">
      <w:start w:val="1"/>
      <w:numFmt w:val="lowerLetter"/>
      <w:lvlText w:val="%8."/>
      <w:lvlJc w:val="left"/>
      <w:pPr>
        <w:ind w:left="5760" w:hanging="360"/>
      </w:pPr>
    </w:lvl>
    <w:lvl w:ilvl="8" w:tplc="5BC2A08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BE728AC4"/>
    <w:lvl w:ilvl="0" w:tplc="084A4DB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C9AC5B2">
      <w:start w:val="1"/>
      <w:numFmt w:val="lowerLetter"/>
      <w:lvlText w:val="%2."/>
      <w:lvlJc w:val="left"/>
      <w:pPr>
        <w:ind w:left="1440" w:hanging="360"/>
      </w:pPr>
    </w:lvl>
    <w:lvl w:ilvl="2" w:tplc="F67217CA">
      <w:start w:val="1"/>
      <w:numFmt w:val="lowerRoman"/>
      <w:lvlText w:val="%3."/>
      <w:lvlJc w:val="right"/>
      <w:pPr>
        <w:ind w:left="2160" w:hanging="180"/>
      </w:pPr>
    </w:lvl>
    <w:lvl w:ilvl="3" w:tplc="0900C240">
      <w:start w:val="1"/>
      <w:numFmt w:val="decimal"/>
      <w:lvlText w:val="%4."/>
      <w:lvlJc w:val="left"/>
      <w:pPr>
        <w:ind w:left="2880" w:hanging="360"/>
      </w:pPr>
    </w:lvl>
    <w:lvl w:ilvl="4" w:tplc="CBCC036A">
      <w:start w:val="1"/>
      <w:numFmt w:val="lowerLetter"/>
      <w:lvlText w:val="%5."/>
      <w:lvlJc w:val="left"/>
      <w:pPr>
        <w:ind w:left="3600" w:hanging="360"/>
      </w:pPr>
    </w:lvl>
    <w:lvl w:ilvl="5" w:tplc="6AB2A0FE">
      <w:start w:val="1"/>
      <w:numFmt w:val="lowerRoman"/>
      <w:lvlText w:val="%6."/>
      <w:lvlJc w:val="right"/>
      <w:pPr>
        <w:ind w:left="4320" w:hanging="180"/>
      </w:pPr>
    </w:lvl>
    <w:lvl w:ilvl="6" w:tplc="B756F8B8">
      <w:start w:val="1"/>
      <w:numFmt w:val="decimal"/>
      <w:lvlText w:val="%7."/>
      <w:lvlJc w:val="left"/>
      <w:pPr>
        <w:ind w:left="5040" w:hanging="360"/>
      </w:pPr>
    </w:lvl>
    <w:lvl w:ilvl="7" w:tplc="6674F49C">
      <w:start w:val="1"/>
      <w:numFmt w:val="lowerLetter"/>
      <w:lvlText w:val="%8."/>
      <w:lvlJc w:val="left"/>
      <w:pPr>
        <w:ind w:left="5760" w:hanging="360"/>
      </w:pPr>
    </w:lvl>
    <w:lvl w:ilvl="8" w:tplc="CFB6133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42EA7440"/>
    <w:lvl w:ilvl="0" w:tplc="3DF4265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85A0B4C6">
      <w:start w:val="1"/>
      <w:numFmt w:val="lowerLetter"/>
      <w:lvlText w:val="%2."/>
      <w:lvlJc w:val="left"/>
      <w:pPr>
        <w:ind w:left="1440" w:hanging="360"/>
      </w:pPr>
    </w:lvl>
    <w:lvl w:ilvl="2" w:tplc="827E8C3A">
      <w:start w:val="1"/>
      <w:numFmt w:val="lowerRoman"/>
      <w:lvlText w:val="%3."/>
      <w:lvlJc w:val="right"/>
      <w:pPr>
        <w:ind w:left="2160" w:hanging="180"/>
      </w:pPr>
    </w:lvl>
    <w:lvl w:ilvl="3" w:tplc="EF147E96">
      <w:start w:val="1"/>
      <w:numFmt w:val="decimal"/>
      <w:lvlText w:val="%4."/>
      <w:lvlJc w:val="left"/>
      <w:pPr>
        <w:ind w:left="2880" w:hanging="360"/>
      </w:pPr>
    </w:lvl>
    <w:lvl w:ilvl="4" w:tplc="DEE6D0C4">
      <w:start w:val="1"/>
      <w:numFmt w:val="lowerLetter"/>
      <w:lvlText w:val="%5."/>
      <w:lvlJc w:val="left"/>
      <w:pPr>
        <w:ind w:left="3600" w:hanging="360"/>
      </w:pPr>
    </w:lvl>
    <w:lvl w:ilvl="5" w:tplc="74B26F5C">
      <w:start w:val="1"/>
      <w:numFmt w:val="lowerRoman"/>
      <w:lvlText w:val="%6."/>
      <w:lvlJc w:val="right"/>
      <w:pPr>
        <w:ind w:left="4320" w:hanging="180"/>
      </w:pPr>
    </w:lvl>
    <w:lvl w:ilvl="6" w:tplc="AE3CBA66">
      <w:start w:val="1"/>
      <w:numFmt w:val="decimal"/>
      <w:lvlText w:val="%7."/>
      <w:lvlJc w:val="left"/>
      <w:pPr>
        <w:ind w:left="5040" w:hanging="360"/>
      </w:pPr>
    </w:lvl>
    <w:lvl w:ilvl="7" w:tplc="8B5A84E4">
      <w:start w:val="1"/>
      <w:numFmt w:val="lowerLetter"/>
      <w:lvlText w:val="%8."/>
      <w:lvlJc w:val="left"/>
      <w:pPr>
        <w:ind w:left="5760" w:hanging="360"/>
      </w:pPr>
    </w:lvl>
    <w:lvl w:ilvl="8" w:tplc="C43A6B90">
      <w:start w:val="1"/>
      <w:numFmt w:val="lowerRoman"/>
      <w:lvlText w:val="%9."/>
      <w:lvlJc w:val="right"/>
      <w:pPr>
        <w:ind w:left="6480" w:hanging="180"/>
      </w:pPr>
    </w:lvl>
  </w:abstractNum>
  <w:num w:numId="1" w16cid:durableId="252083214">
    <w:abstractNumId w:val="2"/>
  </w:num>
  <w:num w:numId="2" w16cid:durableId="272246909">
    <w:abstractNumId w:val="0"/>
  </w:num>
  <w:num w:numId="3" w16cid:durableId="64127204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ert Castro, Elsa">
    <w15:presenceInfo w15:providerId="AD" w15:userId="S::ewert@mapa.es::ae6f78c3-e63c-4fcb-8975-c39dfba3c2ef"/>
  </w15:person>
  <w15:person w15:author="Hernández Dato, Laura">
    <w15:presenceInfo w15:providerId="AD" w15:userId="S::lhdato@mapa.es::36ac68da-7692-4830-a8ae-2f928a9d66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497084"/>
    <w:rsid w:val="004C01B0"/>
    <w:rsid w:val="00597778"/>
    <w:rsid w:val="009B0DC6"/>
    <w:rsid w:val="00B56F45"/>
    <w:rsid w:val="00BF2FD5"/>
    <w:rsid w:val="00D33179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Prrafodelista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2F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2FD5"/>
  </w:style>
  <w:style w:type="paragraph" w:styleId="Piedepgina">
    <w:name w:val="footer"/>
    <w:basedOn w:val="Normal"/>
    <w:link w:val="PiedepginaCar"/>
    <w:uiPriority w:val="99"/>
    <w:unhideWhenUsed/>
    <w:rsid w:val="00BF2F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FD5"/>
  </w:style>
  <w:style w:type="paragraph" w:styleId="Revisin">
    <w:name w:val="Revision"/>
    <w:hidden/>
    <w:uiPriority w:val="99"/>
    <w:semiHidden/>
    <w:rsid w:val="005977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Props1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5F705-A3E0-492D-8725-DF85323EB479}"/>
</file>

<file path=customXml/itemProps3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9bce75a0-8d35-4614-a49e-f881f3a91ddb"/>
    <ds:schemaRef ds:uri="03d43847-68d3-4925-97b6-6303ee700731"/>
    <ds:schemaRef ds:uri="7111a519-8876-491d-8de4-efb46eaf868d"/>
    <ds:schemaRef ds:uri="85a1b0b8-d8f3-4231-9410-7b54b719e9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1387</Characters>
  <Application>Microsoft Office Word</Application>
  <DocSecurity>0</DocSecurity>
  <Lines>11</Lines>
  <Paragraphs>3</Paragraphs>
  <ScaleCrop>false</ScaleCrop>
  <Company>CDT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Wert Castro, Elsa</cp:lastModifiedBy>
  <cp:revision>3</cp:revision>
  <dcterms:created xsi:type="dcterms:W3CDTF">2025-04-28T08:03:00Z</dcterms:created>
  <dcterms:modified xsi:type="dcterms:W3CDTF">2025-04-28T10:02:00Z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